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DA0" w:rsidRDefault="00B96DA0" w:rsidP="00B96DA0">
      <w:pPr>
        <w:pStyle w:val="Ttulo"/>
        <w:tabs>
          <w:tab w:val="left" w:pos="1701"/>
        </w:tabs>
        <w:spacing w:after="120"/>
        <w:rPr>
          <w:b w:val="0"/>
          <w:smallCaps w:val="0"/>
          <w:sz w:val="20"/>
          <w:szCs w:val="20"/>
        </w:rPr>
      </w:pPr>
      <w:r>
        <w:rPr>
          <w:noProof/>
          <w:lang w:val="pt-BR" w:eastAsia="pt-BR"/>
        </w:rPr>
        <w:drawing>
          <wp:inline distT="0" distB="0" distL="0" distR="0" wp14:anchorId="3971170A" wp14:editId="428DAE2E">
            <wp:extent cx="581025" cy="581025"/>
            <wp:effectExtent l="0" t="0" r="9525" b="9525"/>
            <wp:docPr id="198" name="Imagem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DA0" w:rsidRPr="0056460E" w:rsidRDefault="00B96DA0" w:rsidP="00B96DA0">
      <w:pPr>
        <w:pStyle w:val="Ttulo"/>
        <w:spacing w:after="120"/>
        <w:rPr>
          <w:b w:val="0"/>
          <w:smallCaps w:val="0"/>
          <w:sz w:val="20"/>
          <w:szCs w:val="20"/>
          <w:lang w:val="pt-BR"/>
        </w:rPr>
      </w:pPr>
      <w:r w:rsidRPr="0056460E">
        <w:rPr>
          <w:b w:val="0"/>
          <w:smallCaps w:val="0"/>
          <w:sz w:val="20"/>
          <w:szCs w:val="20"/>
          <w:lang w:val="pt-BR"/>
        </w:rPr>
        <w:t>Ministério do Meio Ambiente</w:t>
      </w:r>
    </w:p>
    <w:p w:rsidR="00B96DA0" w:rsidRPr="0056460E" w:rsidRDefault="00B96DA0" w:rsidP="00B96DA0">
      <w:pPr>
        <w:pStyle w:val="Ttulo"/>
        <w:spacing w:after="120"/>
        <w:rPr>
          <w:b w:val="0"/>
          <w:smallCaps w:val="0"/>
          <w:sz w:val="20"/>
          <w:szCs w:val="20"/>
          <w:lang w:val="pt-BR"/>
        </w:rPr>
      </w:pPr>
      <w:r w:rsidRPr="0056460E">
        <w:rPr>
          <w:b w:val="0"/>
          <w:smallCaps w:val="0"/>
          <w:sz w:val="20"/>
          <w:szCs w:val="20"/>
          <w:lang w:val="pt-BR"/>
        </w:rPr>
        <w:t>Conselho Nacional de Recursos Hídricos</w:t>
      </w:r>
    </w:p>
    <w:p w:rsidR="007D7CEB" w:rsidRDefault="007D7CEB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PROPOSTA DE REVISÃO</w:t>
      </w:r>
      <w:bookmarkStart w:id="0" w:name="_GoBack"/>
      <w:bookmarkEnd w:id="0"/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b/>
          <w:bCs/>
        </w:rPr>
      </w:pPr>
      <w:r>
        <w:rPr>
          <w:b/>
          <w:bCs/>
        </w:rPr>
        <w:t>RESOLUÇÃO N° 144, DE 10 de JULHO DE 2012</w:t>
      </w:r>
    </w:p>
    <w:p w:rsidR="00B96DA0" w:rsidRDefault="00B96DA0" w:rsidP="00B96DA0">
      <w:pPr>
        <w:spacing w:after="120"/>
        <w:jc w:val="center"/>
        <w:rPr>
          <w:sz w:val="20"/>
          <w:szCs w:val="20"/>
          <w:lang w:val="pt-BR"/>
        </w:rPr>
      </w:pPr>
      <w:r w:rsidRPr="00D07935">
        <w:rPr>
          <w:sz w:val="20"/>
          <w:szCs w:val="20"/>
          <w:lang w:val="pt-BR"/>
        </w:rPr>
        <w:t>(Publicada no D.O.U em 04/09/2012)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left="3572" w:right="0" w:firstLine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Estabelece diretrizes para implementação da Política Nacional de Segurança de Barragens, aplicação de seus instrumentos e atuação do Sistema Nacional de Informações sobre Segurança de Barragens, em atendimento ao art. 20 da Lei n° 12.334, de 20 de setembro de 2010, que alterou o art. 35 da Lei nº 9.433, de 8 de janeiro de 1997.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left="3572" w:right="0" w:firstLine="0"/>
        <w:jc w:val="both"/>
        <w:rPr>
          <w:color w:val="943634"/>
        </w:rPr>
      </w:pP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O </w:t>
      </w:r>
      <w:r>
        <w:rPr>
          <w:b/>
          <w:bCs/>
          <w:color w:val="000000"/>
        </w:rPr>
        <w:t>CONSELHO NACIONAL DE RECURSOS HÍDRICOS</w:t>
      </w:r>
      <w:r>
        <w:rPr>
          <w:color w:val="000000"/>
        </w:rPr>
        <w:t xml:space="preserve">, no uso das competências que lhe são conferidas pelas Leis </w:t>
      </w:r>
      <w:proofErr w:type="spellStart"/>
      <w:r>
        <w:rPr>
          <w:color w:val="000000"/>
        </w:rPr>
        <w:t>n°</w:t>
      </w:r>
      <w:r w:rsidRPr="00072AD3">
        <w:rPr>
          <w:color w:val="000000"/>
          <w:vertAlign w:val="superscript"/>
        </w:rPr>
        <w:t>s</w:t>
      </w:r>
      <w:proofErr w:type="spellEnd"/>
      <w:r>
        <w:rPr>
          <w:color w:val="000000"/>
        </w:rPr>
        <w:t xml:space="preserve"> 9.433, de 8 de janeiro de 1997, 9.984, de 17 de julho de 2000, e 12.334, de 20 de setembro de 2010, pelo Decreto nº 4.613, de 11 de março de 2003, e tendo em vista o disposto no Regimento Interno, anexo à Portaria nº 377, de 19 de setembro de 2003, e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Considerando a Década Brasileira da Água, instituída pelo Decreto de 22 de março de 2005, cujos objetivos são promover e intensificar a formulação e implementação de políticas, programas e projetos relativos ao gerenciamento e uso sustentável da água, em todos os níveis, assim como assegurar a ampla participação e cooperação das comunidades voltadas ao alcance dos objetivos contemplados na Política Nacional de Recursos Hídricos ou estabelecidos em convenções, acordos e resoluções a que o Brasil tenha aderido;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Considerando que compete ao Conselho Nacional de Recursos Hídricos zelar pela implementação da Política Nacional de Segurança de Barragens (PNSB), conforme inciso XI do Art. 35 da Lei n° 9.433, de 8 de janeiro de 1997;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Considerando que compete ao Conselho Nacional de Recursos Hídricos estabelecer diretrizes para implementação da PNSB, aplicação de seus instrumentos e atuação do Sistema Nacional de Informações sobre Segurança de Barragens (SNISB), conforme inciso XII do Art. 35 da Lei n° 9.433, de 8 de janeiro de 1997, resolve: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</w:p>
    <w:p w:rsidR="00A1610A" w:rsidRDefault="00A1610A" w:rsidP="00A1610A">
      <w:pPr>
        <w:pStyle w:val="Recuodecorpodetexto21"/>
        <w:tabs>
          <w:tab w:val="left" w:pos="1440"/>
        </w:tabs>
        <w:spacing w:after="120"/>
        <w:ind w:right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B96DA0">
        <w:rPr>
          <w:color w:val="000000"/>
        </w:rPr>
        <w:t>CAPÍTULO I</w:t>
      </w:r>
      <w:r w:rsidR="00B96DA0">
        <w:rPr>
          <w:color w:val="000000"/>
        </w:rPr>
        <w:tab/>
      </w:r>
      <w:r w:rsidR="00B96DA0">
        <w:rPr>
          <w:color w:val="000000"/>
        </w:rPr>
        <w:tab/>
        <w:t xml:space="preserve"> </w:t>
      </w:r>
    </w:p>
    <w:p w:rsidR="00B96DA0" w:rsidRPr="00E33DC3" w:rsidRDefault="00A1610A" w:rsidP="00A1610A">
      <w:pPr>
        <w:pStyle w:val="Recuodecorpodetexto21"/>
        <w:tabs>
          <w:tab w:val="left" w:pos="1440"/>
        </w:tabs>
        <w:spacing w:after="120"/>
        <w:ind w:right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</w:t>
      </w:r>
      <w:r w:rsidR="00B96DA0">
        <w:rPr>
          <w:color w:val="000000"/>
        </w:rPr>
        <w:t xml:space="preserve">  DO OBJETIVO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Art.1°. Estabelecer as diretrizes para implementação da Política Nacional de Segurança de Barragem, aplicação de seus instrumentos e atuação do Sistema Nacional de Informações sobre Segurança de Barragens em atendimento ao art. 20 da Lei n° 12.334, de 20 de setembro de 2010, que alterou o art. 35 da Lei nº 9.433, de 8 de janeiro de 1997. </w:t>
      </w:r>
    </w:p>
    <w:p w:rsidR="00B96DA0" w:rsidRDefault="00B96DA0" w:rsidP="00B96DA0">
      <w:pPr>
        <w:spacing w:after="120"/>
        <w:ind w:left="711" w:firstLine="709"/>
        <w:rPr>
          <w:lang w:val="pt-BR"/>
        </w:rPr>
      </w:pPr>
      <w:r w:rsidRPr="003F5DBA">
        <w:rPr>
          <w:lang w:val="pt-BR"/>
        </w:rPr>
        <w:t>Art. 2</w:t>
      </w:r>
      <w:r w:rsidRPr="003F5DBA">
        <w:rPr>
          <w:bCs/>
          <w:strike/>
        </w:rPr>
        <w:t>º</w:t>
      </w:r>
      <w:r w:rsidRPr="003F5DBA">
        <w:rPr>
          <w:lang w:val="pt-BR"/>
        </w:rPr>
        <w:t xml:space="preserve"> Para</w:t>
      </w:r>
      <w:r>
        <w:rPr>
          <w:lang w:val="pt-BR"/>
        </w:rPr>
        <w:t xml:space="preserve"> efeito desta Resolução consideram-se:</w:t>
      </w:r>
    </w:p>
    <w:p w:rsidR="00B96DA0" w:rsidRDefault="00B96DA0" w:rsidP="00B96DA0">
      <w:pPr>
        <w:spacing w:after="120"/>
        <w:ind w:firstLine="1420"/>
        <w:rPr>
          <w:lang w:val="pt-BR"/>
        </w:rPr>
      </w:pPr>
      <w:r>
        <w:rPr>
          <w:lang w:val="pt-BR"/>
        </w:rPr>
        <w:lastRenderedPageBreak/>
        <w:t>I – acidente: comprometimento da integridade estrutural com liberação incontrolável do conteúdo de um reservatório ocasionado pelo colapso parcial ou total da barragem ou estrutura anexa; e</w:t>
      </w:r>
    </w:p>
    <w:p w:rsidR="00B96DA0" w:rsidRDefault="00B96DA0" w:rsidP="00B96DA0">
      <w:pPr>
        <w:spacing w:after="120"/>
        <w:ind w:firstLine="1420"/>
        <w:rPr>
          <w:lang w:val="pt-BR"/>
        </w:rPr>
      </w:pPr>
      <w:r>
        <w:rPr>
          <w:lang w:val="pt-BR"/>
        </w:rPr>
        <w:t>II – incidente – qualquer ocorrência que afete o comportamento da barragem ou estrutura anexa que, se não for controlada, pode causar um acidente.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rPr>
          <w:lang w:eastAsia="pt-PT"/>
        </w:rPr>
      </w:pP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</w:p>
    <w:p w:rsidR="00B96DA0" w:rsidRDefault="00A1610A" w:rsidP="00B96DA0">
      <w:pPr>
        <w:pStyle w:val="Recuodecorpodetexto21"/>
        <w:tabs>
          <w:tab w:val="left" w:pos="1440"/>
        </w:tabs>
        <w:spacing w:after="120"/>
        <w:ind w:right="0" w:firstLine="1440"/>
        <w:rPr>
          <w:color w:val="000000"/>
        </w:rPr>
      </w:pP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 w:rsidR="00B96DA0">
        <w:rPr>
          <w:color w:val="000000"/>
        </w:rPr>
        <w:t>CAPÍTULO II</w:t>
      </w:r>
    </w:p>
    <w:p w:rsidR="00B96DA0" w:rsidRPr="00E33DC3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color w:val="000000"/>
        </w:rPr>
      </w:pPr>
      <w:r>
        <w:rPr>
          <w:color w:val="000000"/>
        </w:rPr>
        <w:t>DAS DIRETRIZES GERAIS DA IMPLEMENTAÇÃO DA POLÍTICA NACIONAL DE SEGURANÇA DE BARRAGENS</w:t>
      </w:r>
    </w:p>
    <w:p w:rsidR="00B96DA0" w:rsidRDefault="00B96DA0" w:rsidP="00B96DA0">
      <w:pPr>
        <w:spacing w:after="120"/>
        <w:ind w:firstLine="1420"/>
        <w:rPr>
          <w:lang w:val="pt-BR"/>
        </w:rPr>
      </w:pP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Art. 3º. Constituem diretrizes gerais para implementação da Política Nacional de Segurança de Barragens: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tab/>
        <w:t xml:space="preserve">I - a integração da Política Nacional de Segurança de Barragens às respectivas políticas setoriais;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  <w:rPr>
          <w:color w:val="000000"/>
        </w:rPr>
      </w:pPr>
      <w:r>
        <w:rPr>
          <w:color w:val="000000"/>
        </w:rPr>
        <w:tab/>
        <w:t xml:space="preserve">II - a integração da gestão da segurança das barragens à segurança do empreendimento, em todas as suas fases;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</w:pPr>
      <w:r>
        <w:tab/>
        <w:t>III- a adequação da gestão da segurança das barragens às diversidades físicas, econômicas, sociais e ambientais das diversas regiões do país, às características técnicas dos empreendimentos e ao dano potencial das barragens;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  <w:rPr>
          <w:color w:val="000000"/>
        </w:rPr>
      </w:pPr>
      <w:r>
        <w:rPr>
          <w:color w:val="000000"/>
        </w:rPr>
        <w:tab/>
        <w:t xml:space="preserve">IV - a divulgação das informações relacionadas à segurança de barragens associadas a promoção de ações para esclarecimento da população;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:rsidR="00B96DA0" w:rsidRDefault="00B96DA0" w:rsidP="00B96DA0">
      <w:pPr>
        <w:autoSpaceDE w:val="0"/>
        <w:spacing w:after="120"/>
        <w:jc w:val="center"/>
        <w:rPr>
          <w:lang w:val="pt-BR"/>
        </w:rPr>
      </w:pPr>
      <w:r>
        <w:rPr>
          <w:lang w:val="pt-BR"/>
        </w:rPr>
        <w:t>CAPÍTULO III</w:t>
      </w:r>
    </w:p>
    <w:p w:rsidR="00B96DA0" w:rsidRDefault="00B96DA0" w:rsidP="00B96DA0">
      <w:pPr>
        <w:autoSpaceDE w:val="0"/>
        <w:spacing w:after="120"/>
        <w:jc w:val="center"/>
        <w:rPr>
          <w:b/>
          <w:bCs/>
        </w:rPr>
      </w:pPr>
      <w:r>
        <w:rPr>
          <w:b/>
          <w:bCs/>
        </w:rPr>
        <w:t>DO PLANO DE SEGURANÇA DA BARRAGEM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Art. 4º. O Plano de Segurança da Barragem deverá ser elaborado pelo empreendedor, e compreender no mínimo os seguintes itens: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 - identificação do empreendedor;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II - dados técnicos referentes à implantação do empreendimento, inclusive, no caso de empreendimentos construídos após a promulgação da Lei nº 12.334, de 2010, do projeto como construído, bem como aqueles necessários para a operação e manutenção da barragem; 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III - estrutura organizacional e qualificação técnica dos profissionais da equipe de segurança da barragem;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IV - manuais de procedimentos dos roteiros de inspeções de segurança e de monitoramento e relatórios de segurança da barragem;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 - regra operacional dos dispositivos de descarga da barragem;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 - indicação da área do entorno das instalações e seus respectivos acessos, a serem resguardados de quaisquer usos ou ocupações permanentes, exceto aqueles indispensáveis à manutenção e à operação da barragem;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VII - Plano de Ação de Emergência (PAE), quando exigido;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VIII - relatórios das inspeções de segurança;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lastRenderedPageBreak/>
        <w:tab/>
      </w:r>
      <w:r>
        <w:tab/>
        <w:t>IX - revisões periódicas de segurança.</w:t>
      </w:r>
    </w:p>
    <w:p w:rsidR="00B96DA0" w:rsidRDefault="00B96DA0" w:rsidP="00B96DA0">
      <w:pPr>
        <w:tabs>
          <w:tab w:val="left" w:pos="1418"/>
        </w:tabs>
        <w:spacing w:after="120"/>
        <w:ind w:firstLine="600"/>
        <w:rPr>
          <w:lang w:val="pt-BR"/>
        </w:rPr>
      </w:pPr>
      <w:r>
        <w:tab/>
      </w:r>
      <w:r>
        <w:tab/>
        <w:t xml:space="preserve">Paragrafo único. A periodicidade de atualização, o conteúdo mínimo e o nível de detalhamento dos planos de segurança deverão ser estabelecidos pelo órgão fiscalizador, </w:t>
      </w:r>
      <w:r>
        <w:rPr>
          <w:lang w:val="pt-BR"/>
        </w:rPr>
        <w:t xml:space="preserve">em função da categoria de risco, do dano potencial associado e do seu volume.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both"/>
      </w:pPr>
      <w:r>
        <w:rPr>
          <w:color w:val="000000"/>
        </w:rPr>
        <w:tab/>
        <w:t>Art. 5º. O Plano de segurança de barragem deverá ser atualizado em decorrência das inspeções regulares e especiais e das revisões periódicas de segurança da barragem, incorporando suas exigências e recomendações</w:t>
      </w:r>
      <w:r>
        <w:t xml:space="preserve">.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Art. 6º. Os órgãos fiscalizadores poderão estabelecer prazos para elaboração da primeira edição do Plano de Segurança das barragens existentes, em função da categoria de risco, do dano potencial e do volume.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>
        <w:t>CAPÍTULO IV</w:t>
      </w:r>
    </w:p>
    <w:p w:rsidR="00B96DA0" w:rsidRPr="006462AD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  <w:rPr>
          <w:bCs/>
        </w:rPr>
      </w:pPr>
      <w:r w:rsidRPr="006462AD">
        <w:rPr>
          <w:bCs/>
        </w:rPr>
        <w:t>DO RELATÓRIO DE SEGURANÇA DE BARRAGENS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center"/>
        <w:rPr>
          <w:b/>
          <w:bCs/>
        </w:rPr>
      </w:pP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Art. 7º. </w:t>
      </w:r>
      <w:r>
        <w:t>O Relatório de Segurança de Barragens deverá conter, no mínimo, informações atualizadas sobre:</w:t>
      </w:r>
    </w:p>
    <w:p w:rsidR="00B96DA0" w:rsidRDefault="00B96DA0" w:rsidP="00B96DA0">
      <w:pPr>
        <w:spacing w:after="120"/>
        <w:ind w:left="1459"/>
      </w:pPr>
      <w:r>
        <w:rPr>
          <w:color w:val="000000"/>
        </w:rPr>
        <w:t>I - os cadastros de barragens mantidos pelos órgãos fiscalizadores</w:t>
      </w:r>
      <w:r>
        <w:t>;</w:t>
      </w:r>
    </w:p>
    <w:p w:rsidR="00B96DA0" w:rsidRDefault="00B96DA0" w:rsidP="00B96DA0">
      <w:pPr>
        <w:spacing w:after="120"/>
        <w:ind w:left="1459"/>
      </w:pPr>
      <w:r>
        <w:t>II - a implementação da Política Nacional de Segurança de Barragens;</w:t>
      </w:r>
    </w:p>
    <w:p w:rsidR="00B96DA0" w:rsidRDefault="00B96DA0" w:rsidP="00B96DA0">
      <w:pPr>
        <w:spacing w:after="120"/>
        <w:ind w:left="1486"/>
      </w:pPr>
      <w:r>
        <w:t xml:space="preserve">III - a relação das barragens que apresentem categoria de risco alto;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IV - as principais ações para melhoria da segurança de barragem implementadas pelos empreendedores;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V - a descrição dos principais acidentes e incidentes durante o período de competência do relatório, bem como análise por parte dos empreendedores e o respectivo órgão fiscalizador sobre as causas, consequências e medidas adotadas;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VI - a relação dos órgãos fiscalizadores que enviaram informações para a ANA com a síntese das informações </w:t>
      </w:r>
      <w:r>
        <w:t>enviadas;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VII - os recursos dos orçamentos fiscais da União e dos Estados previstos e investidos em ações para a segurança de barragens.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Art. 8º. A ANA será responsável pela coordenação da elaboração do Relatório de Segurança de Barragens e os órgãos fiscalizadores responsáveis pelas informações.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 xml:space="preserve">Art.9º. O Relatório de Segurança de Barragens deverá compreender o período entre </w:t>
      </w:r>
      <w:del w:id="1" w:author="Fernanda Laus de Aquino" w:date="2016-03-09T15:36:00Z">
        <w:r w:rsidDel="009554A3">
          <w:delText>1º de outubro do ano anterior</w:delText>
        </w:r>
      </w:del>
      <w:ins w:id="2" w:author="Fernanda Laus de Aquino" w:date="2016-03-09T15:36:00Z">
        <w:r w:rsidR="009554A3">
          <w:t>1º de janeiro e 31 de dezembro</w:t>
        </w:r>
      </w:ins>
      <w:r>
        <w:t xml:space="preserve"> </w:t>
      </w:r>
      <w:del w:id="3" w:author="Fernanda Laus de Aquino" w:date="2016-03-09T15:37:00Z">
        <w:r w:rsidDel="009554A3">
          <w:delText xml:space="preserve">e 30 de setembro </w:delText>
        </w:r>
      </w:del>
      <w:r>
        <w:t>do ano de referência do relatório.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Art. 10.  A ANA, até 30 de </w:t>
      </w:r>
      <w:del w:id="4" w:author="Fernanda Laus de Aquino" w:date="2016-03-09T15:37:00Z">
        <w:r w:rsidDel="009554A3">
          <w:delText xml:space="preserve">junho </w:delText>
        </w:r>
      </w:del>
      <w:ins w:id="5" w:author="Fernanda Laus de Aquino" w:date="2016-03-09T15:37:00Z">
        <w:r w:rsidR="009554A3">
          <w:t xml:space="preserve">setembro </w:t>
        </w:r>
      </w:ins>
      <w:r>
        <w:t>de cada ano, poderá estabelecer o conteúdo das contribuições e formulários padronizados para recebimento das informações que comporão o Relatório de Segurança de Barragens, devendo ser disponibilizados em seu sitio eletrônico.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Parágrafo único. Caso a ANA não estabeleça o disposto no </w:t>
      </w:r>
      <w:r>
        <w:rPr>
          <w:i/>
        </w:rPr>
        <w:t>caput</w:t>
      </w:r>
      <w:r>
        <w:t xml:space="preserve"> será mantido o conteúdo mínimo e os formulários adotados no exercício do ano anterior.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Art.11. Os empreendedores terão prazo até 31 de </w:t>
      </w:r>
      <w:del w:id="6" w:author="Fernanda Laus de Aquino" w:date="2016-03-09T15:38:00Z">
        <w:r w:rsidDel="009554A3">
          <w:delText xml:space="preserve">outubro </w:delText>
        </w:r>
      </w:del>
      <w:ins w:id="7" w:author="Fernanda Laus de Aquino" w:date="2016-03-09T15:38:00Z">
        <w:r w:rsidR="009554A3">
          <w:t xml:space="preserve">janeiro </w:t>
        </w:r>
      </w:ins>
      <w:r>
        <w:t>de cada ano para enviar aos órgãos fiscalizadores as informações necessárias para elaboração do Relatório de Segurança de Barragens.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lastRenderedPageBreak/>
        <w:t>Art.12. Os órgãos fiscalizadores terão prazo até 3</w:t>
      </w:r>
      <w:del w:id="8" w:author="Fernanda Laus de Aquino" w:date="2016-03-09T15:39:00Z">
        <w:r w:rsidDel="009554A3">
          <w:delText>1</w:delText>
        </w:r>
      </w:del>
      <w:ins w:id="9" w:author="Fernanda Laus de Aquino" w:date="2016-03-09T15:39:00Z">
        <w:r w:rsidR="009554A3">
          <w:t>0</w:t>
        </w:r>
      </w:ins>
      <w:r>
        <w:t xml:space="preserve"> de </w:t>
      </w:r>
      <w:del w:id="10" w:author="Fernanda Laus de Aquino" w:date="2016-03-09T15:39:00Z">
        <w:r w:rsidDel="009554A3">
          <w:delText xml:space="preserve">janeiro </w:delText>
        </w:r>
      </w:del>
      <w:ins w:id="11" w:author="Fernanda Laus de Aquino" w:date="2016-03-09T15:39:00Z">
        <w:r w:rsidR="009554A3">
          <w:t xml:space="preserve">abril </w:t>
        </w:r>
      </w:ins>
      <w:r>
        <w:t>de cada ano para enviar à ANA as informações necessárias para a elaboração do Relatório de Segurança de Barragens.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>Parágrafo único. A ANA deverá informar no Relatório de Segurança de Barragens o não recebimento das informações solicitadas aos órgãos fiscalizadores.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 xml:space="preserve">Art.13.  A ANA deverá encaminhar o Relatório de Segurança de Barragens ao CNRH até 31 de </w:t>
      </w:r>
      <w:del w:id="12" w:author="Fernanda Laus de Aquino" w:date="2016-03-09T15:39:00Z">
        <w:r w:rsidDel="009554A3">
          <w:delText>maio</w:delText>
        </w:r>
      </w:del>
      <w:ins w:id="13" w:author="Fernanda Laus de Aquino" w:date="2016-03-09T15:39:00Z">
        <w:r w:rsidR="009554A3">
          <w:t>agosto</w:t>
        </w:r>
      </w:ins>
      <w:r>
        <w:t>, de forma consolidada.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Art.14. Fica instituído o Grupo de Trabalho Permanente no âmbito da Câmara Técnica de Assuntos Legais e Institucionais com o objetivo de analisar o relatório elaborado pela ANA e propor as recomendações para a melhoria da segurança de barragens.</w:t>
      </w:r>
    </w:p>
    <w:p w:rsidR="00B96DA0" w:rsidRDefault="00A1610A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Parágrafo</w:t>
      </w:r>
      <w:r w:rsidR="00B96DA0">
        <w:t xml:space="preserve"> Único. O GT será constituído por dois membros de cada segmento representado na CTIL.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Art.15. Cabe ao CNRH, anualmente, apreciar o Relatório de Segurança de Barragens, fazendo, se necessário, recomendações para melhoria da segurança das obras, bem como encaminhá-lo ao Congresso Nacional até 20 de setembro de cada </w:t>
      </w:r>
      <w:r>
        <w:t xml:space="preserve">ano.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center"/>
        <w:rPr>
          <w:color w:val="000000"/>
        </w:rPr>
      </w:pP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>
        <w:t>CAPÍTULO V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 w:rsidRPr="006462AD">
        <w:t>DO SISTEMA NACIONAL DE INFORMAÇÕE</w:t>
      </w:r>
      <w:r>
        <w:t xml:space="preserve">S SOBRE SEGURANÇA DE BARRAGENS – </w:t>
      </w:r>
      <w:r w:rsidRPr="006462AD">
        <w:t>SNISB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Art. 16. </w:t>
      </w:r>
      <w:r>
        <w:t>O Sistema Nacional de Segurança de Barragens - SNISB tem o objetivo de coletar, armazenar, tratar, gerir e disponibilizar para a sociedade as informações relacionadas à segurança de barragens em todo o território nacional.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17. São responsáveis diretos pelas informações do </w:t>
      </w:r>
      <w:r>
        <w:t>SNISB: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left="1445" w:right="0" w:firstLine="0"/>
        <w:jc w:val="both"/>
      </w:pPr>
      <w:r>
        <w:t>I -  Agência Nacional de Águas (ANA), como gestora e fiscalizadora;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II - órgãos fiscalizadores, conforme definido no artigo 5º da Lei nº 12.334, de 2010;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left="1445" w:right="0" w:firstLine="0"/>
        <w:jc w:val="both"/>
      </w:pPr>
      <w:r>
        <w:t>III – empreendedores.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18. Compete à ANA, como gestora do </w:t>
      </w:r>
      <w:r>
        <w:t>SNISB: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 - desenvolver plataforma informatizada para sistema de coleta, tratamento, armazenamento e recuperação de informações, devendo contemplar barragens em construção, em operação e desativadas;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II - estabelecer mecanismos e coordenar a troca de informações com os demais </w:t>
      </w:r>
      <w:r w:rsidR="00A1610A">
        <w:rPr>
          <w:color w:val="000000"/>
        </w:rPr>
        <w:t>órgãos</w:t>
      </w:r>
      <w:r>
        <w:rPr>
          <w:color w:val="000000"/>
        </w:rPr>
        <w:t xml:space="preserve"> fiscalizadores;</w:t>
      </w:r>
    </w:p>
    <w:p w:rsidR="00B96DA0" w:rsidRPr="004B6555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III - definir as informações que deverão compor o SNISB em articulação com os demais órgãos fiscalizadores; e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IV - disponibilizar o acesso a dados e informações para a sociedade por meio da Rede Mundial de Computadores.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>Art. 19. Compete aos órgãos fiscalizadore</w:t>
      </w:r>
      <w:r>
        <w:t xml:space="preserve">s: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 - manter cadastro atualizado das barragens sob sua jurisdição;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lastRenderedPageBreak/>
        <w:t>II - disponibilizar permanentemente o cadastro e demais informações sobre as barragens sob sua jurisdição e em formato que permita sua integração ao SNISB, em prazo a ser definido pela ANA em articulação com os órgãos fiscalizadores;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III - manter atualizada no SNISB a classificação das barragens sob sua jurisdição por categoria de risco, por dano potencial associado e pelo seu volume;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Art. 20. Compete aos empreendedores</w:t>
      </w:r>
      <w:r>
        <w:t>:</w:t>
      </w:r>
      <w:r>
        <w:rPr>
          <w:color w:val="000000"/>
        </w:rPr>
        <w:t xml:space="preserve">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tab/>
        <w:t>I - manter atualizadas as informações cadastrais relativas às suas barragens junto ao respectivo órgão fiscalizador;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tab/>
        <w:t>II - articular-se com o órgão fiscalizador, com intuito de permitir um adequado fluxo de informações.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21. O SNISB deverá </w:t>
      </w:r>
      <w:r>
        <w:t>buscar a integração e a troca de informações, no que couber, com: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I – o Sistema Nacional de Informações sobre o Meio Ambiente- SINIMA;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t xml:space="preserve">II – o </w:t>
      </w:r>
      <w:r>
        <w:rPr>
          <w:color w:val="000000"/>
        </w:rPr>
        <w:t>Cadastro Técnico Federal de Atividades e Instrumentos de Defesa Ambiental;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III – o Cadastro Técnico Federal de Atividades Potencialmente Poluidoras ou Utilizadoras de Recursos Ambientais;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IV - O Sistema Nacional de Informações sobre Recursos Hídricos – SNIRH;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 xml:space="preserve">V – demais sistemas relacionados com segurança de barragens. 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Art. 22. Esta Resolução entra em vigor na data de sua publicação.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p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p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952"/>
      </w:tblGrid>
      <w:tr w:rsidR="00B96DA0" w:rsidTr="002C14C8">
        <w:tc>
          <w:tcPr>
            <w:tcW w:w="4685" w:type="dxa"/>
          </w:tcPr>
          <w:p w:rsidR="00B96DA0" w:rsidRDefault="00B96DA0" w:rsidP="002C14C8">
            <w:pPr>
              <w:snapToGrid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IZABELLA TEIXEIRA</w:t>
            </w:r>
          </w:p>
        </w:tc>
        <w:tc>
          <w:tcPr>
            <w:tcW w:w="4952" w:type="dxa"/>
          </w:tcPr>
          <w:p w:rsidR="00B96DA0" w:rsidRDefault="00B96DA0" w:rsidP="002C14C8">
            <w:pPr>
              <w:snapToGrid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PEDRO WILSON GUIMARÃES</w:t>
            </w:r>
          </w:p>
        </w:tc>
      </w:tr>
      <w:tr w:rsidR="00B96DA0" w:rsidTr="002C14C8">
        <w:tc>
          <w:tcPr>
            <w:tcW w:w="4685" w:type="dxa"/>
          </w:tcPr>
          <w:p w:rsidR="00B96DA0" w:rsidRDefault="00B96DA0" w:rsidP="002C14C8">
            <w:pPr>
              <w:snapToGrid w:val="0"/>
              <w:spacing w:after="120"/>
              <w:jc w:val="center"/>
              <w:rPr>
                <w:bCs/>
              </w:rPr>
            </w:pPr>
            <w:r>
              <w:rPr>
                <w:bCs/>
              </w:rPr>
              <w:t>Presidente</w:t>
            </w:r>
          </w:p>
        </w:tc>
        <w:tc>
          <w:tcPr>
            <w:tcW w:w="4952" w:type="dxa"/>
          </w:tcPr>
          <w:p w:rsidR="00B96DA0" w:rsidRDefault="00B96DA0" w:rsidP="002C14C8">
            <w:pPr>
              <w:snapToGrid w:val="0"/>
              <w:spacing w:after="120"/>
              <w:jc w:val="center"/>
              <w:rPr>
                <w:bCs/>
              </w:rPr>
            </w:pPr>
            <w:r>
              <w:rPr>
                <w:bCs/>
              </w:rPr>
              <w:t>Secretário Executivo</w:t>
            </w:r>
          </w:p>
        </w:tc>
      </w:tr>
    </w:tbl>
    <w:p w:rsidR="00B96DA0" w:rsidRDefault="00B96DA0" w:rsidP="00B96DA0">
      <w:pPr>
        <w:spacing w:after="120"/>
      </w:pPr>
    </w:p>
    <w:p w:rsidR="00B96DA0" w:rsidRDefault="00B96DA0" w:rsidP="00B96DA0">
      <w:pPr>
        <w:pStyle w:val="NormalWeb"/>
        <w:spacing w:before="0" w:beforeAutospacing="0" w:after="120" w:afterAutospacing="0"/>
        <w:rPr>
          <w:rFonts w:ascii="Arial" w:hAnsi="Arial" w:cs="Arial"/>
          <w:sz w:val="20"/>
          <w:szCs w:val="20"/>
        </w:rPr>
      </w:pPr>
    </w:p>
    <w:p w:rsidR="00B96DA0" w:rsidRDefault="00B96DA0" w:rsidP="00B96DA0">
      <w:pPr>
        <w:pStyle w:val="NormalWeb"/>
        <w:spacing w:before="0" w:beforeAutospacing="0" w:after="12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B96DA0" w:rsidRPr="0025528A" w:rsidRDefault="00B96DA0" w:rsidP="00B96DA0">
      <w:pPr>
        <w:pStyle w:val="NormalWeb"/>
        <w:spacing w:before="0" w:beforeAutospacing="0" w:after="120" w:afterAutospacing="0"/>
        <w:rPr>
          <w:color w:val="000000"/>
        </w:rPr>
      </w:pPr>
      <w:r>
        <w:rPr>
          <w:rFonts w:ascii="Arial" w:hAnsi="Arial" w:cs="Arial"/>
          <w:sz w:val="20"/>
          <w:szCs w:val="20"/>
        </w:rPr>
        <w:t> </w:t>
      </w:r>
    </w:p>
    <w:p w:rsidR="00B96DA0" w:rsidRPr="0025528A" w:rsidRDefault="00B96DA0" w:rsidP="00B96DA0">
      <w:pPr>
        <w:spacing w:after="120"/>
        <w:jc w:val="center"/>
        <w:rPr>
          <w:color w:val="000000"/>
          <w:sz w:val="48"/>
          <w:lang w:val="pt-BR"/>
        </w:rPr>
      </w:pPr>
    </w:p>
    <w:p w:rsidR="00B96DA0" w:rsidRPr="0025528A" w:rsidRDefault="00B96DA0" w:rsidP="00B96DA0">
      <w:pPr>
        <w:spacing w:after="120"/>
        <w:rPr>
          <w:b/>
          <w:color w:val="000000"/>
          <w:sz w:val="28"/>
          <w:lang w:val="pt-BR"/>
        </w:rPr>
      </w:pPr>
    </w:p>
    <w:p w:rsidR="00B96DA0" w:rsidRPr="0025528A" w:rsidRDefault="00B96DA0" w:rsidP="00B96DA0">
      <w:pPr>
        <w:spacing w:after="120"/>
        <w:rPr>
          <w:b/>
          <w:color w:val="000000"/>
          <w:sz w:val="28"/>
          <w:lang w:val="pt-BR"/>
        </w:rPr>
      </w:pPr>
    </w:p>
    <w:p w:rsidR="00B96DA0" w:rsidRPr="00825289" w:rsidRDefault="00B96DA0" w:rsidP="00B96DA0">
      <w:pPr>
        <w:spacing w:after="120"/>
        <w:rPr>
          <w:lang w:val="pt-BR"/>
        </w:rPr>
      </w:pPr>
    </w:p>
    <w:p w:rsidR="00C0566E" w:rsidRDefault="00C0566E"/>
    <w:sectPr w:rsidR="00C0566E" w:rsidSect="003A055E">
      <w:pgSz w:w="11906" w:h="16838" w:code="9"/>
      <w:pgMar w:top="1134" w:right="1134" w:bottom="1701" w:left="1701" w:header="680" w:footer="10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ernanda Laus de Aquino">
    <w15:presenceInfo w15:providerId="AD" w15:userId="S-1-5-21-776561741-1220945662-1801674531-93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45"/>
    <w:rsid w:val="000B2D45"/>
    <w:rsid w:val="0037221A"/>
    <w:rsid w:val="00406CBB"/>
    <w:rsid w:val="0056460E"/>
    <w:rsid w:val="007D7CEB"/>
    <w:rsid w:val="009554A3"/>
    <w:rsid w:val="00A1610A"/>
    <w:rsid w:val="00B96DA0"/>
    <w:rsid w:val="00C0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411C7-C33A-4384-BC53-53B94E3B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BA Normal"/>
    <w:qFormat/>
    <w:rsid w:val="00B96D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qFormat/>
    <w:rsid w:val="00B96DA0"/>
    <w:pPr>
      <w:spacing w:after="300"/>
      <w:contextualSpacing/>
      <w:jc w:val="center"/>
    </w:pPr>
    <w:rPr>
      <w:rFonts w:eastAsia="MS Gothic"/>
      <w:b/>
      <w:smallCaps/>
      <w:sz w:val="28"/>
      <w:szCs w:val="52"/>
      <w:lang w:val="en-US" w:eastAsia="en-US"/>
    </w:rPr>
  </w:style>
  <w:style w:type="character" w:customStyle="1" w:styleId="TtuloChar">
    <w:name w:val="Título Char"/>
    <w:basedOn w:val="Fontepargpadro"/>
    <w:link w:val="Ttulo"/>
    <w:rsid w:val="00B96DA0"/>
    <w:rPr>
      <w:rFonts w:ascii="Times New Roman" w:eastAsia="MS Gothic" w:hAnsi="Times New Roman" w:cs="Times New Roman"/>
      <w:b/>
      <w:smallCaps/>
      <w:sz w:val="28"/>
      <w:szCs w:val="52"/>
      <w:lang w:val="en-US"/>
    </w:rPr>
  </w:style>
  <w:style w:type="paragraph" w:styleId="NormalWeb">
    <w:name w:val="Normal (Web)"/>
    <w:basedOn w:val="Normal"/>
    <w:uiPriority w:val="99"/>
    <w:unhideWhenUsed/>
    <w:rsid w:val="00B96DA0"/>
    <w:pPr>
      <w:spacing w:before="100" w:beforeAutospacing="1" w:after="100" w:afterAutospacing="1"/>
      <w:jc w:val="left"/>
    </w:pPr>
    <w:rPr>
      <w:rFonts w:eastAsia="SimSun"/>
      <w:lang w:val="pt-BR" w:eastAsia="pt-BR"/>
    </w:rPr>
  </w:style>
  <w:style w:type="paragraph" w:customStyle="1" w:styleId="Recuodecorpodetexto21">
    <w:name w:val="Recuo de corpo de texto 21"/>
    <w:basedOn w:val="Normal"/>
    <w:rsid w:val="00B96DA0"/>
    <w:pPr>
      <w:suppressAutoHyphens/>
      <w:ind w:right="743" w:firstLine="1418"/>
      <w:jc w:val="left"/>
    </w:pPr>
    <w:rPr>
      <w:lang w:val="pt-BR"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610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610A"/>
    <w:rPr>
      <w:rFonts w:ascii="Segoe UI" w:eastAsia="Times New Roman" w:hAnsi="Segoe UI" w:cs="Segoe UI"/>
      <w:sz w:val="18"/>
      <w:szCs w:val="18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1679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Laus de Aquino</dc:creator>
  <cp:keywords/>
  <dc:description/>
  <cp:lastModifiedBy>Tarcisio Tadeu Nunes Junior</cp:lastModifiedBy>
  <cp:revision>6</cp:revision>
  <dcterms:created xsi:type="dcterms:W3CDTF">2016-03-09T18:36:00Z</dcterms:created>
  <dcterms:modified xsi:type="dcterms:W3CDTF">2016-04-08T13:21:00Z</dcterms:modified>
</cp:coreProperties>
</file>